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7721C7F" w14:paraId="375C290F" wp14:textId="7C002C92">
      <w:pPr>
        <w:pStyle w:val="Body A"/>
        <w:spacing w:after="0" w:line="240" w:lineRule="auto"/>
        <w:jc w:val="center"/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17721C7F" w:rsidR="7D3725C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02EB378F" wp14:textId="77777777">
      <w:pPr>
        <w:pStyle w:val="Body A"/>
        <w:spacing w:after="0" w:line="240" w:lineRule="auto"/>
        <w:jc w:val="center"/>
        <w:rPr>
          <w:del w:author="Alicja Zapolnik-Plachetka" w:date="2022-09-28T01:09:37Z" w:id="1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technologie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7D3725C2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7D3725C2" w:rsidR="7D3725C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7D3725C2" w:rsidR="7D3725C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7D3725C2" w:rsidR="7D3725C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D0B940D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0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12"/>
        <w:gridCol w:w="6393"/>
      </w:tblGrid>
      <w:tr xmlns:wp14="http://schemas.microsoft.com/office/word/2010/wordml" w:rsidTr="0D0400AA" w14:paraId="6A1C972F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ADD7FD" wp14:textId="77777777">
            <w:pPr>
              <w:pStyle w:val="Body A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Podstawy przek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adu tekst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u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ytkowych I </w:t>
            </w:r>
          </w:p>
        </w:tc>
      </w:tr>
      <w:tr xmlns:wp14="http://schemas.microsoft.com/office/word/2010/wordml" w:rsidTr="0D0400AA" w14:paraId="0D526C95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D0400AA" w14:paraId="165E6A71" wp14:textId="77777777">
            <w:pPr>
              <w:pStyle w:val="Body A"/>
              <w:rPr>
                <w:rFonts w:ascii="Arial" w:hAnsi="Arial"/>
                <w:i w:val="1"/>
                <w:iCs w:val="1"/>
                <w:sz w:val="24"/>
                <w:szCs w:val="24"/>
                <w:rtl w:val="0"/>
                <w:lang w:val="en-US"/>
              </w:rPr>
            </w:pPr>
            <w:r w:rsidRPr="0D0400AA" w:rsidR="0D0400AA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Translation of functional texts</w:t>
            </w:r>
          </w:p>
        </w:tc>
      </w:tr>
    </w:tbl>
    <w:p xmlns:wp14="http://schemas.microsoft.com/office/word/2010/wordml" w14:paraId="0E27B00A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0061E4C" wp14:textId="77777777">
      <w:pPr>
        <w:pStyle w:val="Body A"/>
        <w:widowControl w:val="0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AFD9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2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983"/>
        <w:gridCol w:w="2983"/>
        <w:gridCol w:w="3054"/>
      </w:tblGrid>
      <w:tr xmlns:wp14="http://schemas.microsoft.com/office/word/2010/wordml" w14:paraId="0EB3491A" wp14:textId="77777777">
        <w:tblPrEx>
          <w:shd w:val="clear" w:color="auto" w:fill="cdd4e9"/>
        </w:tblPrEx>
        <w:trPr>
          <w:trHeight w:val="302" w:hRule="atLeast"/>
        </w:trPr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dr Maciej Jaskot</w:t>
            </w:r>
          </w:p>
        </w:tc>
        <w:tc>
          <w:tcPr>
            <w:tcW w:w="30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Fonts w:hint="default"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14:paraId="7E4FC6EF" wp14:textId="77777777">
        <w:tblPrEx>
          <w:shd w:val="clear" w:color="auto" w:fill="cdd4e9"/>
        </w:tblPrEx>
        <w:trPr>
          <w:trHeight w:val="200" w:hRule="atLeast"/>
        </w:trPr>
        <w:tc>
          <w:tcPr>
            <w:tcW w:w="2983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4B94D5A5" wp14:textId="77777777"/>
        </w:tc>
        <w:tc>
          <w:tcPr>
            <w:tcW w:w="2983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</w:tcPr>
          <w:p w14:paraId="3DEEC669" wp14:textId="77777777"/>
        </w:tc>
        <w:tc>
          <w:tcPr>
            <w:tcW w:w="3054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14:paraId="3656B9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054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</w:tcPr>
          <w:p w14:paraId="53128261" wp14:textId="77777777"/>
        </w:tc>
      </w:tr>
      <w:tr xmlns:wp14="http://schemas.microsoft.com/office/word/2010/wordml" w14:paraId="3A45FB00" wp14:textId="77777777">
        <w:tblPrEx>
          <w:shd w:val="clear" w:color="auto" w:fill="cdd4e9"/>
        </w:tblPrEx>
        <w:trPr>
          <w:trHeight w:val="415" w:hRule="atLeast"/>
        </w:trPr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w="3054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B99056E" wp14:textId="77777777">
      <w:pPr>
        <w:pStyle w:val="Body A"/>
        <w:widowControl w:val="0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299C43A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DDBEF00" wp14:textId="77777777">
      <w:pPr>
        <w:pStyle w:val="Body A"/>
        <w:spacing w:after="0"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3188016C" wp14:textId="77777777">
      <w:pPr>
        <w:pStyle w:val="Body A"/>
        <w:spacing w:after="0"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Opis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kursu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(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cele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kszta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cenia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3461D77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50BD0199" wp14:textId="77777777">
      <w:pPr>
        <w:pStyle w:val="Body A"/>
        <w:jc w:val="both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Celem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kursu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jest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zdobycie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praktycznych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umiej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tno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rozumienia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,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analizowania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wykonywania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zada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ń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autentycznych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tekstach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z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rozmaitych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dziedzin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:rsidP="5472B42D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uczenia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si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7D3725C2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D3725C2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D3725C2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D3725C2" w14:paraId="26684F22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3CF2D8B6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D3725C2" w14:paraId="1A2D91A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ma podstawow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 miejscu i znaczeniu przek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adoznawstwa, w systemie nauk oraz ich specyfice przedmiotowej i metodologicznej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  <w:p w:rsidP="7D3725C2" w14:paraId="5743A0CB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zna podstawow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terminologi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 zakresu przek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4BD6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ED93E4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0FB78278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FC39945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562CB0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5472B42D" w14:paraId="16367538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472B42D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 xml:space="preserve">Odniesienie do 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efekt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ó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 xml:space="preserve">w 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dla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specjalno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5472B42D" w:rsidR="7D3725C2">
              <w:rPr>
                <w:rFonts w:ascii="Arial" w:hAnsi="Arial"/>
                <w:shd w:val="nil" w:color="auto" w:fill="auto"/>
                <w:lang w:val="en-US"/>
              </w:rPr>
              <w:t>ci</w:t>
            </w:r>
          </w:p>
          <w:p w:rsidP="7D3725C2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pl-PL"/>
              </w:rPr>
            </w:pP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(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okre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lonych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 xml:space="preserve"> w 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karcie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 xml:space="preserve"> 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programu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 xml:space="preserve"> 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studi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ó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 xml:space="preserve">w 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dla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 xml:space="preserve"> 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specjalno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ci</w:t>
            </w:r>
            <w:r w:rsidRPr="7D3725C2" w:rsidR="7D3725C2">
              <w:rPr>
                <w:rFonts w:ascii="Arial" w:hAnsi="Arial"/>
                <w:shd w:val="nil" w:color="auto" w:fill="auto"/>
                <w:lang w:val="pl-PL"/>
              </w:rPr>
              <w:t>)</w:t>
            </w:r>
          </w:p>
        </w:tc>
      </w:tr>
      <w:tr xmlns:wp14="http://schemas.microsoft.com/office/word/2010/wordml" w:rsidTr="5472B42D" w14:paraId="179B1B12" wp14:textId="77777777">
        <w:tblPrEx>
          <w:shd w:val="clear" w:color="auto" w:fill="cdd4e9"/>
        </w:tblPrEx>
        <w:trPr>
          <w:trHeight w:val="1985" w:hRule="atLeast"/>
        </w:trPr>
        <w:tc>
          <w:tcPr>
            <w:tcW w:w="1856" w:type="dxa"/>
            <w:vMerge/>
            <w:tcBorders/>
            <w:tcMar/>
          </w:tcPr>
          <w:p w14:paraId="62EBF3C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hd w:val="nil" w:color="auto" w:fill="auto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U01</w:t>
            </w:r>
          </w:p>
          <w:p w14:paraId="750BCAC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potrafi wyszukiwa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hd w:val="nil" w:color="auto" w:fill="auto"/>
                <w:rtl w:val="0"/>
              </w:rPr>
              <w:t>, analizowa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hd w:val="nil" w:color="auto" w:fill="auto"/>
                <w:rtl w:val="0"/>
              </w:rPr>
              <w:t>, ocenia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hd w:val="nil" w:color="auto" w:fill="auto"/>
                <w:rtl w:val="0"/>
              </w:rPr>
              <w:t>, selekcjonowa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hd w:val="nil" w:color="auto" w:fill="auto"/>
                <w:rtl w:val="0"/>
              </w:rPr>
              <w:t>i u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hd w:val="nil" w:color="auto" w:fill="auto"/>
                <w:rtl w:val="0"/>
              </w:rPr>
              <w:t>ytkowa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hd w:val="nil" w:color="auto" w:fill="auto"/>
                <w:rtl w:val="0"/>
              </w:rPr>
              <w:t>informacje z zakresu przek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hd w:val="nil" w:color="auto" w:fill="auto"/>
                <w:rtl w:val="0"/>
              </w:rPr>
              <w:t>adoznawstwa z wykorzystaniem r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óż</w:t>
            </w:r>
            <w:r>
              <w:rPr>
                <w:rFonts w:ascii="Arial" w:hAnsi="Arial"/>
                <w:shd w:val="nil" w:color="auto" w:fill="auto"/>
                <w:rtl w:val="0"/>
              </w:rPr>
              <w:t xml:space="preserve">nych 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>ź</w:t>
            </w:r>
            <w:r>
              <w:rPr>
                <w:rFonts w:ascii="Arial" w:hAnsi="Arial"/>
                <w:shd w:val="nil" w:color="auto" w:fill="auto"/>
                <w:rtl w:val="0"/>
              </w:rPr>
              <w:t>r</w:t>
            </w:r>
            <w:r>
              <w:rPr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hd w:val="nil" w:color="auto" w:fill="auto"/>
                <w:rtl w:val="0"/>
              </w:rPr>
              <w:t>de</w:t>
            </w:r>
            <w:r>
              <w:rPr>
                <w:rFonts w:hint="default" w:ascii="Arial" w:hAnsi="Arial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hd w:val="nil" w:color="auto" w:fill="auto"/>
                <w:rtl w:val="0"/>
              </w:rPr>
              <w:t>i sposob</w:t>
            </w:r>
            <w:r>
              <w:rPr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hd w:val="nil" w:color="auto" w:fill="auto"/>
                <w:rtl w:val="0"/>
                <w:lang w:val="en-US"/>
              </w:rPr>
              <w:t>w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3BEC" wp14:textId="77777777">
            <w:pPr>
              <w:pStyle w:val="Body A"/>
              <w:spacing w:after="0" w:line="240" w:lineRule="auto"/>
              <w:rPr>
                <w:shd w:val="nil" w:color="auto" w:fill="auto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U01</w:t>
            </w:r>
          </w:p>
          <w:p w14:paraId="6D98A12B" wp14:textId="77777777">
            <w:pPr>
              <w:pStyle w:val="Body A"/>
              <w:spacing w:after="0" w:line="240" w:lineRule="auto"/>
            </w:pPr>
            <w:r>
              <w:rPr>
                <w:shd w:val="nil" w:color="auto" w:fill="auto"/>
              </w:rPr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10FFD3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69937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7D3725C2" w14:paraId="0023D940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D3725C2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Odniesienie do efekt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w dla specjalno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ci</w:t>
            </w:r>
          </w:p>
          <w:p w:rsidP="7D3725C2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(okre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lonych w karcie programu studi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w dla specjalno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D3725C2" w14:paraId="698FC85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3FE9F23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hd w:val="nil" w:color="auto" w:fill="auto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K01,</w:t>
            </w:r>
          </w:p>
          <w:p w:rsidP="7D3725C2" w14:paraId="29450CF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 xml:space="preserve">ma 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wiadomo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 xml:space="preserve">ść 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odpowiedzialno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ci zwi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ą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zanej z rol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 xml:space="preserve">ą 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t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umacza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</w:pPr>
            <w:r>
              <w:rPr>
                <w:rFonts w:ascii="Arial" w:hAnsi="Arial"/>
                <w:shd w:val="nil" w:color="auto" w:fill="auto"/>
                <w:rtl w:val="0"/>
              </w:rPr>
              <w:t>K01</w:t>
            </w:r>
          </w:p>
        </w:tc>
      </w:tr>
    </w:tbl>
    <w:p xmlns:wp14="http://schemas.microsoft.com/office/word/2010/wordml" w14:paraId="1F72F64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8CE6F91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CDCEA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B9E25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3DE523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7D3725C2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7D3725C2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D3725C2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7D3725C2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52E56223" wp14:textId="77777777"/>
        </w:tc>
        <w:tc>
          <w:tcPr>
            <w:tcW w:w="1152" w:type="dxa"/>
            <w:vMerge/>
            <w:tcBorders/>
            <w:tcMar/>
          </w:tcPr>
          <w:p w14:paraId="07547A01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</w:tr>
      <w:tr xmlns:wp14="http://schemas.microsoft.com/office/word/2010/wordml" w:rsidTr="7D3725C2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7D3725C2" w:rsidR="7D3725C2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</w:tbl>
    <w:p xmlns:wp14="http://schemas.microsoft.com/office/word/2010/wordml" w14:paraId="5630AD6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829076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BA226A1" wp14:textId="77777777">
      <w:pPr>
        <w:pStyle w:val="Body A"/>
        <w:rPr>
          <w:rFonts w:ascii="Times New Roman" w:hAnsi="Times New Roman" w:eastAsia="Times New Roman" w:cs="Times New Roman"/>
        </w:rPr>
      </w:pPr>
    </w:p>
    <w:p xmlns:wp14="http://schemas.microsoft.com/office/word/2010/wordml" w:rsidP="5472B42D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Opis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metod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prowadzenia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zaj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17AD93B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68666309" wp14:textId="77777777">
      <w:pPr>
        <w:pStyle w:val="Body A"/>
        <w:jc w:val="both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Konwersatorium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z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aktywnym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udzia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em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student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oraz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pomocami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IT;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analiza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narz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dzi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oraz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ć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wiczenia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praktyczne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: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praca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indywidualna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grupach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; 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dyskusja</w:t>
      </w:r>
      <w:r w:rsidRPr="5472B42D" w:rsidR="5472B42D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14:paraId="0DE4B5B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sprawdzania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efekt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uczenia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si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66204FF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7D3725C2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7D3725C2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</w:tr>
      <w:tr xmlns:wp14="http://schemas.microsoft.com/office/word/2010/wordml" w:rsidTr="7D3725C2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554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7D3725C2" w14:paraId="2F505F3E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7D3725C2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DD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7D3725C2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7D3725C2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7D3725C2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7D3725C2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DF5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8C6B0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71F13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5472B42D" w14:paraId="0AA6C975" wp14:textId="77777777">
        <w:tblPrEx>
          <w:shd w:val="clear" w:color="auto" w:fill="cdd4e9"/>
        </w:tblPrEx>
        <w:trPr>
          <w:trHeight w:val="4086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472B42D" w14:paraId="121391AA" wp14:textId="77777777">
            <w:pPr>
              <w:pStyle w:val="Body A"/>
              <w:spacing w:after="57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5472B42D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</w:t>
            </w:r>
            <w:r w:rsidRPr="5472B42D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5472B42D"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Warunkiem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zaliczenia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jest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zdobycie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przez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studenta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minimum 70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punkt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w ze 100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mo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liwych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w 2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kategoriach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,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przy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czym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ka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da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z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kategorii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musi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zosta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ć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zrealizowana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 w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procentach</w:t>
            </w:r>
            <w:r w:rsidRPr="5472B42D" w:rsidR="7D3725C2">
              <w:rPr>
                <w:rFonts w:ascii="Times New Roman" w:hAnsi="Times New Roman"/>
                <w:shd w:val="nil" w:color="auto" w:fill="auto"/>
                <w:lang w:val="en-US"/>
              </w:rPr>
              <w:t xml:space="preserve">: </w:t>
            </w:r>
          </w:p>
          <w:p w:rsidP="5472B42D" w14:paraId="083E3528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obecno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ść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aktywne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uczestnictwo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wiczeniach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: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dyskusja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i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t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umaczenie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grupach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(30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punkt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w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);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</w:p>
          <w:p w:rsidP="5472B42D" w14:paraId="2B3F9A5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przygotowanie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projektu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indywidualnego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: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t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umaczenie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redniej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d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ugo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ci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tekstu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(30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punkt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);</w:t>
            </w:r>
          </w:p>
          <w:p w:rsidP="5472B42D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Skala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ocen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wed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sumy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punkt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:  </w:t>
            </w:r>
          </w:p>
          <w:p w:rsidP="5472B42D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3.0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dostateczny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(70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75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7D3725C2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3.5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dostateczny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plus (76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81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7D3725C2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4.0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(82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87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7D3725C2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w), 4.5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plus (88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93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), 5.0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bardzo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dobry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 (94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 xml:space="preserve">100 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punkt</w:t>
            </w:r>
            <w:r w:rsidRPr="7D3725C2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5472B42D" w:rsidR="7D3725C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1:02Z" w:id="2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C4CEA3D" wp14:textId="77777777">
      <w:pPr>
        <w:pStyle w:val="Body A"/>
        <w:widowControl w:val="0"/>
        <w:spacing w:line="240" w:lineRule="auto"/>
        <w:rPr>
          <w:del w:author="Alicja Zapolnik-Plachetka" w:date="2024-11-02T10:11:02Z" w:id="3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0895670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8C1F85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5472B42D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472B42D" w14:paraId="718A5242" wp14:textId="77777777">
            <w:pPr>
              <w:pStyle w:val="Body A"/>
              <w:spacing w:after="57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5472B42D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Kurs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rozpoczyna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formie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stacjonarnej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jednak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przyczyn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niezale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mo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przybra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zdaln</w:t>
            </w:r>
            <w:r w:rsidRPr="5472B42D" w:rsidR="7D3725C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5472B42D" w:rsidR="7D3725C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0:56Z" w:id="4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004F19" wp14:textId="77777777">
      <w:pPr>
        <w:pStyle w:val="Body A"/>
        <w:widowControl w:val="0"/>
        <w:spacing w:line="240" w:lineRule="auto"/>
        <w:rPr>
          <w:del w:author="Alicja Zapolnik-Plachetka" w:date="2024-11-02T10:10:56Z" w:id="5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C0C651" wp14:textId="77777777">
      <w:pPr>
        <w:pStyle w:val="Body A"/>
        <w:rPr>
          <w:del w:author="Alicja Zapolnik-Plachetka" w:date="2024-11-02T10:10:56Z" w:id="6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8D56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E50C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merytoryczne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 xml:space="preserve"> (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wykaz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temat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5472B42D" w14:paraId="263CC479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Poj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cechy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tekst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:rsidP="5472B42D" w14:paraId="3D44E423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Specyfika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tekst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,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analiza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tekst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z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obszar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tematycznych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. </w:t>
      </w:r>
    </w:p>
    <w:p xmlns:wp14="http://schemas.microsoft.com/office/word/2010/wordml" w:rsidP="7D3725C2" w14:paraId="1A782494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</w:pP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Rozpoznawanie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struktury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tekstu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sp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ó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jno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ś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ci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rozumienie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hierarchii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informacji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rozwijanie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umiej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ę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tno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ś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ci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rozumowania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logicznego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przetwarzania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informacji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:rsidP="5472B42D" w14:paraId="5C7789FF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Wyszukiwanie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przetwarzanie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informacji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,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zdobywanie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wiedzy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z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dziedzin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b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ą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przedmiotem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tekst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:rsidP="7D3725C2" w14:paraId="7C81BE6E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</w:pP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Identyfikowanie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niezb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ę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dnych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ź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ó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de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ł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s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ł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ownikowych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ksi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ąż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kowych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internetowych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. </w:t>
      </w:r>
    </w:p>
    <w:p xmlns:wp14="http://schemas.microsoft.com/office/word/2010/wordml" w:rsidP="7D3725C2" w14:paraId="4C7ACBE3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</w:pP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T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ł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umaczenie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tekst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ó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w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u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ż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ytkowych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dla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r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óż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nych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odbiorc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ó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w.</w:t>
      </w:r>
    </w:p>
    <w:p xmlns:wp14="http://schemas.microsoft.com/office/word/2010/wordml" w14:paraId="7B04FA4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5472B42D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literatury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podstawowej</w:t>
      </w:r>
    </w:p>
    <w:p xmlns:wp14="http://schemas.microsoft.com/office/word/2010/wordml" w:rsidP="7D3725C2" w14:paraId="3F4FC127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</w:pP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Redakcja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: Red.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Kordela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M. (2011)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Kompendium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wiedzy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o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spo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ł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ecze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ń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stwie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pa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ń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stwie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i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 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prawie</w:t>
      </w:r>
      <w:r w:rsidRPr="7D3725C2" w:rsidR="7D3725C2">
        <w:rPr>
          <w:rFonts w:ascii="Arial" w:hAnsi="Arial"/>
          <w:i w:val="1"/>
          <w:iCs w:val="1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 xml:space="preserve">, </w:t>
      </w:r>
      <w:r w:rsidRPr="7D3725C2" w:rsidR="7D3725C2">
        <w:rPr>
          <w:rFonts w:ascii="Arial" w:hAnsi="Arial"/>
          <w:outline w:val="0"/>
          <w:color w:val="000000"/>
          <w:sz w:val="24"/>
          <w:szCs w:val="24"/>
          <w:lang w:val="pl-PL"/>
          <w14:textFill>
            <w14:solidFill>
              <w14:srgbClr w14:val="000000"/>
            </w14:solidFill>
          </w14:textFill>
        </w:rPr>
        <w:t>PWN Warszawa</w:t>
      </w:r>
    </w:p>
    <w:p xmlns:wp14="http://schemas.microsoft.com/office/word/2010/wordml" w:rsidP="5472B42D" w14:paraId="3608A7C6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Bazy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terminologii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online,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portale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bran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owe</w:t>
      </w:r>
      <w:r w:rsidRPr="5472B42D" w:rsidR="5472B42D">
        <w:rPr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.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Materia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 z r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óż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nych 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internetowych.</w:t>
      </w:r>
    </w:p>
    <w:p xmlns:wp14="http://schemas.microsoft.com/office/word/2010/wordml" w14:paraId="568C698B" wp14:textId="77777777">
      <w:pPr>
        <w:pStyle w:val="Body A"/>
        <w:rPr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A93948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6AA258D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7D3725C2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7D3725C2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0DCCCA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7D3725C2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7D3725C2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7D3725C2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7D3725C2" w14:paraId="55DF11DC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7D3725C2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7D3725C2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7D3725C2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7D3725C2" w:rsidR="7D3725C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CBEED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E36661F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79577167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7D3725C2"/>
    <w:rsid w:val="0D0400AA"/>
    <w:rsid w:val="17721C7F"/>
    <w:rsid w:val="5472B42D"/>
    <w:rsid w:val="7D3725C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85A4C4"/>
  <w15:docId w15:val="{E08D0858-2E90-43B6-9967-047F9A5711C7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67FA217-B110-471F-AC89-9B440F0D57BE}"/>
</file>

<file path=customXml/itemProps2.xml><?xml version="1.0" encoding="utf-8"?>
<ds:datastoreItem xmlns:ds="http://schemas.openxmlformats.org/officeDocument/2006/customXml" ds:itemID="{3D93E101-6EFB-40C2-8FBB-B900CBF25F5D}"/>
</file>

<file path=customXml/itemProps3.xml><?xml version="1.0" encoding="utf-8"?>
<ds:datastoreItem xmlns:ds="http://schemas.openxmlformats.org/officeDocument/2006/customXml" ds:itemID="{5F79D5C3-E859-4AA3-9E33-1957E0654A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2025-02-24T10:52:03.1791161Z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